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FD" w:rsidRPr="006535FD" w:rsidRDefault="006535FD" w:rsidP="006535FD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6535FD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Закон на страже природы 7 класс</w:t>
      </w:r>
    </w:p>
    <w:p w:rsidR="006535FD" w:rsidRPr="006535FD" w:rsidRDefault="006535FD" w:rsidP="006535F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6535F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Закон на страже природы для учащихся 7 класса с ответами. Те</w:t>
      </w:r>
      <w:proofErr w:type="gramStart"/>
      <w:r w:rsidRPr="006535F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6535F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6535FD" w:rsidRPr="006535FD" w:rsidRDefault="006535FD" w:rsidP="006535F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6535F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Бережное отношение к природным богатствам является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обязанностью только предпринимателей и государства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обязанностью исключительно граждан РФ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личным и добровольным делом каждого человека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обязанностью всех лиц, находящихся на территории РФ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конституционным обязанностям гражданина РФ относится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участие в управлении делами государства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выбор рода деятельности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участие в выборах законодательных органов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охрана природы и окружающей среды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Природные условия — это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«вторая природа»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основа экономической деятельности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часть общества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ресурсы, которые используются в экономике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Охрана природы непосредственно проявляется </w:t>
        </w:r>
        <w:proofErr w:type="gramStart"/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создании</w:t>
        </w:r>
        <w:proofErr w:type="gramEnd"/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материальных благ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использовании природных ресурсов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предотвращении вредного воздействия на природные объекты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освоении новых природных территорий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 территории заповедника разрешено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разжигать костры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собирать грибы и ягоды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проводить научные исследования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устраивать пикники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словосочетание, которое обобщает перечисленное, и запишите </w:t>
        </w:r>
        <w:proofErr w:type="gramStart"/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цифру</w:t>
        </w:r>
        <w:proofErr w:type="gramEnd"/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под которой оно указано.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защита природы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борьба с браконьерством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 национальных парков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обращение в суд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работа в экологической полиции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понятиями и определения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ми: к каждому элементу первого столбца подберите соответ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ствующий элемент из второго столбца.</w:t>
        </w:r>
      </w:ins>
    </w:p>
    <w:p w:rsidR="006535FD" w:rsidRPr="006535FD" w:rsidRDefault="006535FD" w:rsidP="006535FD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6535FD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Понятия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окружающая среда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природные ресурсы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загрязнение окружающей среды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экологический контроль</w:t>
        </w:r>
      </w:ins>
    </w:p>
    <w:p w:rsidR="006535FD" w:rsidRPr="006535FD" w:rsidRDefault="006535FD" w:rsidP="006535FD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6535FD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Определения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система мер, направленная на предотвращение, выявление и пресечение нарушений законодательства в области охраны окружающей среды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поступление в окружающую среду веществ или энергии, свойства или количество кото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рых приносит вред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природа и объекты, созданные человеком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части (компоненты) природной среды, которые используются человеком в хозяйственной дея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тельности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39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соответствии с Федеральным законом «Об охране ок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ружающей среды» хозяйственная деятельность должна быть направлена на обеспечение благоприятных условий жизнедеятельности человека.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Предприятие или человек, причинившие вред окружающей среде, несут юридическую ответственность.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 обеспечение благоприятной окружающей среды и экологической безопасности несут ответственность не только органы государственной власти РФ и субъектов РФ, но и органы местного самоуправления.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Национальный парк</w:t>
        </w:r>
        <w:proofErr w:type="gramEnd"/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— это специально охраняемая тер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ритория, на которую не допускают посетителей.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6"/>
        <w:gridCol w:w="11184"/>
      </w:tblGrid>
      <w:tr w:rsidR="006535FD" w:rsidRPr="006535FD" w:rsidTr="006535F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535FD" w:rsidRPr="006535FD" w:rsidRDefault="006535FD" w:rsidP="006535FD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535FD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lastRenderedPageBreak/>
              <w:t>…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535FD" w:rsidRPr="006535FD" w:rsidRDefault="006535FD" w:rsidP="006535FD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535FD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Использование природных ресурсов</w:t>
            </w:r>
          </w:p>
        </w:tc>
      </w:tr>
      <w:tr w:rsidR="006535FD" w:rsidRPr="006535FD" w:rsidTr="006535F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535FD" w:rsidRPr="006535FD" w:rsidRDefault="006535FD" w:rsidP="006535FD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535FD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Охрана природы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535FD" w:rsidRPr="006535FD" w:rsidRDefault="006535FD" w:rsidP="006535FD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535FD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Сохранение природных богатств, предотвращение негативного воздействия на природу</w:t>
            </w:r>
          </w:p>
        </w:tc>
      </w:tr>
    </w:tbl>
    <w:p w:rsidR="006535FD" w:rsidRPr="006535FD" w:rsidRDefault="006535FD" w:rsidP="006535F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6535F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Охрана природы и окружающей среды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считается личным делом каждого человека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является конституционной обязанностью гражданина РФ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современных условиях не нужна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целиком возлагается на государство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конституционным обязанностям гражданина РФ относится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бережное отношение к природным богатствам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участие в выборах Президента РФ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участие в отправлении правосудия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занятие предпринимательской деятельностью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Природные ресурсы — это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окружающая среда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часть природных богатств, которую люди используют в экономической деятельности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«вторая природа»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составная часть общества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Охрана природы непосредственно проявляется </w:t>
        </w:r>
        <w:proofErr w:type="gramStart"/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производственной деятельности человека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росте посевных площадей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сохранении природных богатств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освоении Мирового океана и космоса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 территории национального парка запрещено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собирать грибы и ягоды в специально отведённых местах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разжигать костры на специально оборудованных кост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рищах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охотиться в специальных зонах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устраивать садоводческие хозяйства и размещать дачные участки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словосочетание, которое обобщает перечисленное, и запишите цифру, под которой оно указано.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создание общественных организаций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волонтёрская деятельность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благотворительность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обращение в государственные органы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защита природы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понятиями и определения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ми: к каждому элементу первого столбца подберите соответ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ствующий элемент из второго столбца.</w:t>
        </w:r>
      </w:ins>
    </w:p>
    <w:p w:rsidR="006535FD" w:rsidRPr="006535FD" w:rsidRDefault="006535FD" w:rsidP="006535FD">
      <w:pPr>
        <w:shd w:val="clear" w:color="auto" w:fill="FFFFFF"/>
        <w:spacing w:after="390" w:line="315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1" w:author="Unknown">
        <w:r w:rsidRPr="006535FD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Понятия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природная среда (природа)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качество окружающей среды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использование природ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ресурсов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экологическая безопасность</w:t>
        </w:r>
      </w:ins>
    </w:p>
    <w:p w:rsidR="006535FD" w:rsidRPr="006535FD" w:rsidRDefault="006535FD" w:rsidP="006535FD">
      <w:pPr>
        <w:shd w:val="clear" w:color="auto" w:fill="FFFFFF"/>
        <w:spacing w:after="390" w:line="315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5" w:author="Unknown">
        <w:r w:rsidRPr="006535FD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Определения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77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состояние, которое характеризуется определёнными физическими, химиче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скими, биологическими показателями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защищённость природной среды и жизненно важных интересов человека от возможного негативного воздейст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вия хозяйственной и иной деятельно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сти, от чрезвычайных ситуаций и их последствий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земля, недра, почвы, поверхностные и подземные воды, атмосферный воздух, растительный, животный мир и иные организмы, а также озоновый слой атмо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сферы и околоземное космическое про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странство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все виды</w:t>
        </w:r>
        <w:proofErr w:type="gramEnd"/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воздействия в процессе хо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зяйственной и иной деятельности</w:t>
        </w:r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6535FD" w:rsidRPr="006535FD" w:rsidRDefault="006535FD" w:rsidP="006535FD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81" w:author="Unknown"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соответствии с Федеральным законом «Об охране ок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ружающей среды» хозяйственная деятельность должна осуществляться с учётом соблюдения права человека на благоприятную окружающую среду.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Общество должно охранять, заботиться о воспроизводст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 и рационально использовать природные ресурсы.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 территории заповедников можно устраивать различ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ные общественные мероприятия.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Предприятие или человек, причинившие вред окру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жающей среде, должны возместить ущерб.</w:t>
        </w:r>
        <w:proofErr w:type="gramEnd"/>
      </w:ins>
    </w:p>
    <w:p w:rsidR="006535FD" w:rsidRPr="006535FD" w:rsidRDefault="006535FD" w:rsidP="006535FD">
      <w:pPr>
        <w:shd w:val="clear" w:color="auto" w:fill="FFFFFF"/>
        <w:spacing w:after="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6535F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 словосочетанием.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10734"/>
      </w:tblGrid>
      <w:tr w:rsidR="006535FD" w:rsidRPr="006535FD" w:rsidTr="006535F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535FD" w:rsidRPr="006535FD" w:rsidRDefault="006535FD" w:rsidP="006535FD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535FD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Природопользование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535FD" w:rsidRPr="006535FD" w:rsidRDefault="006535FD" w:rsidP="006535FD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535FD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Использование природных ресурсов</w:t>
            </w:r>
          </w:p>
        </w:tc>
      </w:tr>
      <w:tr w:rsidR="006535FD" w:rsidRPr="006535FD" w:rsidTr="006535F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535FD" w:rsidRPr="006535FD" w:rsidRDefault="006535FD" w:rsidP="006535FD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535FD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 …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6535FD" w:rsidRPr="006535FD" w:rsidRDefault="006535FD" w:rsidP="006535FD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6535FD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Сохранение природных богатств, предотвращение негативного воздействия на природу</w:t>
            </w:r>
          </w:p>
        </w:tc>
      </w:tr>
    </w:tbl>
    <w:p w:rsidR="006535FD" w:rsidRPr="006535FD" w:rsidRDefault="006535FD" w:rsidP="006535FD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6535F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обществознанию Закон на страже природы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535F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7-3421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8-123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природопользование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535F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6-5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7-3142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8-124</w:t>
        </w:r>
        <w:r w:rsidRPr="006535F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охрана природы</w:t>
        </w:r>
      </w:ins>
    </w:p>
    <w:p w:rsidR="000045AD" w:rsidRDefault="000045AD">
      <w:bookmarkStart w:id="86" w:name="_GoBack"/>
      <w:bookmarkEnd w:id="86"/>
    </w:p>
    <w:sectPr w:rsidR="0000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0A6"/>
    <w:rsid w:val="000045AD"/>
    <w:rsid w:val="005F40A6"/>
    <w:rsid w:val="0065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3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535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5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35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5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5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5FD"/>
    <w:rPr>
      <w:b/>
      <w:bCs/>
    </w:rPr>
  </w:style>
  <w:style w:type="character" w:customStyle="1" w:styleId="apple-converted-space">
    <w:name w:val="apple-converted-space"/>
    <w:basedOn w:val="a0"/>
    <w:rsid w:val="006535FD"/>
  </w:style>
  <w:style w:type="paragraph" w:customStyle="1" w:styleId="sertxt">
    <w:name w:val="sertxt"/>
    <w:basedOn w:val="a"/>
    <w:rsid w:val="0065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3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535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5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35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5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5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5FD"/>
    <w:rPr>
      <w:b/>
      <w:bCs/>
    </w:rPr>
  </w:style>
  <w:style w:type="character" w:customStyle="1" w:styleId="apple-converted-space">
    <w:name w:val="apple-converted-space"/>
    <w:basedOn w:val="a0"/>
    <w:rsid w:val="006535FD"/>
  </w:style>
  <w:style w:type="paragraph" w:customStyle="1" w:styleId="sertxt">
    <w:name w:val="sertxt"/>
    <w:basedOn w:val="a"/>
    <w:rsid w:val="0065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4291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6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2019-02-14T07:08:00Z</dcterms:created>
  <dcterms:modified xsi:type="dcterms:W3CDTF">2019-02-14T07:09:00Z</dcterms:modified>
</cp:coreProperties>
</file>